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4A0005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330B8B">
        <w:rPr>
          <w:rStyle w:val="Strong"/>
          <w:b/>
          <w:bCs w:val="0"/>
          <w:sz w:val="24"/>
          <w:szCs w:val="24"/>
        </w:rPr>
        <w:t>20-G001-23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BD524DE" w:rsidR="00B52A14" w:rsidRPr="00DF2302" w:rsidRDefault="00B52A14" w:rsidP="003849E8">
      <w:pPr>
        <w:spacing w:before="120"/>
        <w:jc w:val="both"/>
        <w:rPr>
          <w:rFonts w:ascii="Calibri" w:hAnsi="Calibri" w:cs="Calibri"/>
          <w:i/>
          <w:iCs/>
          <w:lang w:val="en-GB"/>
        </w:rPr>
      </w:pPr>
    </w:p>
    <w:p w14:paraId="131A5BF8" w14:textId="1880724F"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330B8B">
        <w:rPr>
          <w:rFonts w:ascii="Calibri" w:hAnsi="Calibri" w:cs="Calibri"/>
          <w:lang w:val="en-GB"/>
        </w:rPr>
        <w:t xml:space="preserve">around </w:t>
      </w:r>
      <w:r w:rsidR="00B52A14" w:rsidRPr="00DF2302">
        <w:rPr>
          <w:rFonts w:ascii="Calibri" w:hAnsi="Calibri" w:cs="Calibri"/>
          <w:highlight w:val="yellow"/>
          <w:lang w:val="en-GB"/>
        </w:rPr>
        <w:t>AU</w:t>
      </w:r>
      <w:r w:rsidRPr="00DF2302">
        <w:rPr>
          <w:rFonts w:ascii="Calibri" w:hAnsi="Calibri" w:cs="Calibri"/>
          <w:highlight w:val="yellow"/>
          <w:lang w:val="en-GB"/>
        </w:rPr>
        <w:t>$</w:t>
      </w:r>
      <w:r w:rsidR="00330B8B">
        <w:rPr>
          <w:rFonts w:ascii="Calibri" w:hAnsi="Calibri" w:cs="Calibri"/>
          <w:highlight w:val="yellow"/>
          <w:lang w:val="en-GB"/>
        </w:rPr>
        <w:t>30</w:t>
      </w:r>
      <w:r w:rsidRPr="00DF2302">
        <w:rPr>
          <w:rFonts w:ascii="Calibri" w:hAnsi="Calibri" w:cs="Calibri"/>
          <w:highlight w:val="yellow"/>
          <w:lang w:val="en-GB"/>
        </w:rPr>
        <w:t>,000</w:t>
      </w:r>
      <w:r w:rsidRPr="00DF2302">
        <w:rPr>
          <w:rFonts w:ascii="Calibri" w:hAnsi="Calibri" w:cs="Calibri"/>
          <w:lang w:val="en-GB"/>
        </w:rPr>
        <w:t>, inclusive of any VAT or other taxes or costs.</w:t>
      </w:r>
      <w:r w:rsidR="00330B8B">
        <w:rPr>
          <w:rFonts w:ascii="Calibri" w:hAnsi="Calibri" w:cs="Calibri"/>
          <w:lang w:val="en-GB"/>
        </w:rPr>
        <w:t xml:space="preserve"> </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6920F64A" w14:textId="77777777" w:rsidR="006E17EC" w:rsidRDefault="00471472"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Valid business license &amp; business registration</w:t>
            </w:r>
          </w:p>
          <w:p w14:paraId="3ADDF29E" w14:textId="63F41124" w:rsidR="00471472" w:rsidRPr="00DF2302" w:rsidRDefault="00471472"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At least 2 reference</w:t>
            </w:r>
          </w:p>
        </w:tc>
        <w:tc>
          <w:tcPr>
            <w:tcW w:w="1360" w:type="dxa"/>
            <w:shd w:val="clear" w:color="auto" w:fill="auto"/>
            <w:vAlign w:val="center"/>
          </w:tcPr>
          <w:p w14:paraId="6FB170A3" w14:textId="49B35C98" w:rsidR="006E17EC" w:rsidRPr="00DF2302" w:rsidRDefault="00471472"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06DD4DA8" w:rsidR="006E17EC" w:rsidRPr="00DF2302" w:rsidRDefault="00471472"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1 month after the contract was signed</w:t>
            </w:r>
          </w:p>
        </w:tc>
        <w:tc>
          <w:tcPr>
            <w:tcW w:w="1360" w:type="dxa"/>
            <w:shd w:val="clear" w:color="auto" w:fill="auto"/>
            <w:vAlign w:val="center"/>
          </w:tcPr>
          <w:p w14:paraId="657554B4" w14:textId="7895B848" w:rsidR="006E17EC" w:rsidRPr="00DF2302" w:rsidRDefault="00471472"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6A688816" w:rsidR="006E17EC" w:rsidRPr="00DF2302" w:rsidRDefault="00471472"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Specificationc</w:t>
            </w:r>
          </w:p>
        </w:tc>
        <w:tc>
          <w:tcPr>
            <w:tcW w:w="5367" w:type="dxa"/>
            <w:shd w:val="clear" w:color="auto" w:fill="auto"/>
          </w:tcPr>
          <w:p w14:paraId="23A8F695" w14:textId="7F58324C" w:rsidR="006E17EC" w:rsidRPr="00DF2302" w:rsidRDefault="00471472"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Comply with the technical specification</w:t>
            </w:r>
          </w:p>
        </w:tc>
        <w:tc>
          <w:tcPr>
            <w:tcW w:w="1360" w:type="dxa"/>
            <w:shd w:val="clear" w:color="auto" w:fill="auto"/>
            <w:vAlign w:val="center"/>
          </w:tcPr>
          <w:p w14:paraId="240875A4" w14:textId="1D43CD8E" w:rsidR="006E17EC" w:rsidRPr="00DF2302" w:rsidRDefault="00471472"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395E80CE"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00471472">
        <w:rPr>
          <w:rFonts w:ascii="Calibri" w:hAnsi="Calibri"/>
          <w:b/>
          <w:lang w:val="en-GB"/>
        </w:rPr>
        <w:t>lc</w:t>
      </w:r>
      <w:r w:rsidRPr="00DF2302">
        <w:rPr>
          <w:rFonts w:ascii="Calibri" w:hAnsi="Calibri"/>
          <w:b/>
          <w:lang w:val="en-GB"/>
        </w:rPr>
        <w:t xml:space="preserve">/ </w:t>
      </w:r>
      <w:r w:rsidR="00471472">
        <w:rPr>
          <w:rFonts w:ascii="Calibri" w:hAnsi="Calibri"/>
          <w:b/>
          <w:lang w:val="en-GB"/>
        </w:rPr>
        <w:t>t</w:t>
      </w:r>
      <w:r w:rsidRPr="00DF2302">
        <w:rPr>
          <w:rFonts w:ascii="Calibri" w:hAnsi="Calibri"/>
          <w:b/>
          <w:lang w:val="en-GB"/>
        </w:rPr>
        <w:t>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lastRenderedPageBreak/>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87FF1" w14:textId="77777777" w:rsidR="007451C6" w:rsidRDefault="007451C6">
      <w:r>
        <w:separator/>
      </w:r>
    </w:p>
  </w:endnote>
  <w:endnote w:type="continuationSeparator" w:id="0">
    <w:p w14:paraId="4554EE19" w14:textId="77777777" w:rsidR="007451C6" w:rsidRDefault="00745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7C4E7A0" w:rsidR="00D15CF2" w:rsidRDefault="004878F3" w:rsidP="004878F3">
    <w:pPr>
      <w:pStyle w:val="Footer"/>
    </w:pPr>
    <w:r>
      <w:fldChar w:fldCharType="begin"/>
    </w:r>
    <w:r>
      <w:instrText xml:space="preserve"> DATE \@ "yyyy-MM-dd" </w:instrText>
    </w:r>
    <w:r>
      <w:fldChar w:fldCharType="separate"/>
    </w:r>
    <w:r w:rsidR="00B62FC4">
      <w:rPr>
        <w:noProof/>
      </w:rPr>
      <w:t>2023-01-11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64726" w14:textId="77777777" w:rsidR="007451C6" w:rsidRDefault="007451C6">
      <w:r>
        <w:separator/>
      </w:r>
    </w:p>
  </w:footnote>
  <w:footnote w:type="continuationSeparator" w:id="0">
    <w:p w14:paraId="7C7B1869" w14:textId="77777777" w:rsidR="007451C6" w:rsidRDefault="007451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9FCF8F2"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69700037">
    <w:abstractNumId w:val="2"/>
  </w:num>
  <w:num w:numId="2" w16cid:durableId="1048841985">
    <w:abstractNumId w:val="7"/>
  </w:num>
  <w:num w:numId="3" w16cid:durableId="2042657545">
    <w:abstractNumId w:val="6"/>
  </w:num>
  <w:num w:numId="4" w16cid:durableId="292103253">
    <w:abstractNumId w:val="5"/>
  </w:num>
  <w:num w:numId="5" w16cid:durableId="2048527394">
    <w:abstractNumId w:val="0"/>
  </w:num>
  <w:num w:numId="6" w16cid:durableId="650990386">
    <w:abstractNumId w:val="4"/>
  </w:num>
  <w:num w:numId="7" w16cid:durableId="1967615192">
    <w:abstractNumId w:val="1"/>
  </w:num>
  <w:num w:numId="8" w16cid:durableId="1290211744">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0B8B"/>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472"/>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1C6"/>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2FC4"/>
    <w:rsid w:val="00B63D5D"/>
    <w:rsid w:val="00B63F3C"/>
    <w:rsid w:val="00B64B4D"/>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1770"/>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1</Pages>
  <Words>750</Words>
  <Characters>4280</Characters>
  <Application>Microsoft Office Word</Application>
  <DocSecurity>0</DocSecurity>
  <Lines>35</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5020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7</cp:revision>
  <cp:lastPrinted>2016-10-18T02:57:00Z</cp:lastPrinted>
  <dcterms:created xsi:type="dcterms:W3CDTF">2020-08-26T13:41:00Z</dcterms:created>
  <dcterms:modified xsi:type="dcterms:W3CDTF">2023-01-11T04:43:00Z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